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2C0256D7"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bookmarkEnd w:id="1"/>
      <w:bookmarkEnd w:id="2"/>
      <w:bookmarkEnd w:id="3"/>
      <w:bookmarkEnd w:id="4"/>
      <w:r w:rsidR="00334865">
        <w:rPr>
          <w:rStyle w:val="Strong"/>
          <w:b/>
          <w:bCs w:val="0"/>
          <w:sz w:val="24"/>
          <w:szCs w:val="24"/>
        </w:rPr>
        <w:t>25-W001-23</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334865" w:rsidRDefault="00DE3F38" w:rsidP="006E17EC">
            <w:pPr>
              <w:pStyle w:val="TableContents"/>
              <w:rPr>
                <w:rFonts w:asciiTheme="minorHAnsi" w:hAnsiTheme="minorHAnsi"/>
                <w:sz w:val="22"/>
                <w:szCs w:val="22"/>
                <w:lang w:eastAsia="en-US"/>
              </w:rPr>
            </w:pPr>
            <w:r w:rsidRPr="00334865">
              <w:rPr>
                <w:rFonts w:asciiTheme="minorHAnsi" w:hAnsiTheme="minorHAnsi"/>
                <w:sz w:val="22"/>
                <w:szCs w:val="22"/>
                <w:lang w:eastAsia="en-US"/>
              </w:rPr>
              <w:t xml:space="preserve">Firm/consortium’s experience and reputation </w:t>
            </w:r>
            <w:r w:rsidR="00B52A14" w:rsidRPr="00334865">
              <w:rPr>
                <w:rFonts w:asciiTheme="minorHAnsi" w:hAnsiTheme="minorHAnsi"/>
                <w:sz w:val="22"/>
                <w:szCs w:val="22"/>
                <w:lang w:eastAsia="en-US"/>
              </w:rPr>
              <w:t>with</w:t>
            </w:r>
            <w:r w:rsidRPr="00334865">
              <w:rPr>
                <w:rFonts w:asciiTheme="minorHAnsi" w:hAnsiTheme="minorHAnsi"/>
                <w:sz w:val="22"/>
                <w:szCs w:val="22"/>
                <w:lang w:eastAsia="en-US"/>
              </w:rPr>
              <w:t xml:space="preserve"> similar </w:t>
            </w:r>
            <w:r w:rsidR="00AD3DBB" w:rsidRPr="00334865">
              <w:rPr>
                <w:rFonts w:asciiTheme="minorHAnsi" w:hAnsiTheme="minorHAnsi"/>
                <w:sz w:val="22"/>
                <w:szCs w:val="22"/>
                <w:lang w:eastAsia="en-US"/>
              </w:rPr>
              <w:t xml:space="preserve">supply of </w:t>
            </w:r>
            <w:r w:rsidR="002340EA" w:rsidRPr="00334865">
              <w:rPr>
                <w:rFonts w:asciiTheme="minorHAnsi" w:hAnsiTheme="minorHAnsi"/>
                <w:sz w:val="22"/>
                <w:szCs w:val="22"/>
                <w:lang w:eastAsia="en-US"/>
              </w:rPr>
              <w:t>Works</w:t>
            </w:r>
          </w:p>
        </w:tc>
        <w:tc>
          <w:tcPr>
            <w:tcW w:w="5367" w:type="dxa"/>
            <w:shd w:val="clear" w:color="auto" w:fill="auto"/>
          </w:tcPr>
          <w:p w14:paraId="3ADDF29E" w14:textId="05F32E35" w:rsidR="006E17EC" w:rsidRPr="00334865" w:rsidRDefault="00334865" w:rsidP="005B38E4">
            <w:pPr>
              <w:pStyle w:val="TableContents"/>
              <w:numPr>
                <w:ilvl w:val="0"/>
                <w:numId w:val="3"/>
              </w:numPr>
              <w:rPr>
                <w:rFonts w:asciiTheme="minorHAnsi" w:hAnsiTheme="minorHAnsi"/>
                <w:sz w:val="22"/>
                <w:szCs w:val="22"/>
              </w:rPr>
            </w:pPr>
            <w:r>
              <w:rPr>
                <w:rFonts w:asciiTheme="minorHAnsi" w:hAnsiTheme="minorHAnsi"/>
                <w:sz w:val="22"/>
                <w:szCs w:val="22"/>
              </w:rPr>
              <w:t>At least 3</w:t>
            </w:r>
          </w:p>
        </w:tc>
        <w:tc>
          <w:tcPr>
            <w:tcW w:w="1360" w:type="dxa"/>
            <w:shd w:val="clear" w:color="auto" w:fill="auto"/>
            <w:vAlign w:val="center"/>
          </w:tcPr>
          <w:p w14:paraId="6FB170A3" w14:textId="02511C2D" w:rsidR="006E17EC" w:rsidRPr="00334865" w:rsidRDefault="0033486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334865" w:rsidRDefault="00AD3DBB" w:rsidP="006E17EC">
            <w:pPr>
              <w:pStyle w:val="TableContents"/>
              <w:rPr>
                <w:rFonts w:asciiTheme="minorHAnsi" w:hAnsiTheme="minorHAnsi"/>
                <w:sz w:val="22"/>
                <w:szCs w:val="22"/>
                <w:lang w:eastAsia="en-US"/>
              </w:rPr>
            </w:pPr>
            <w:r w:rsidRPr="00334865">
              <w:rPr>
                <w:rFonts w:asciiTheme="minorHAnsi" w:hAnsiTheme="minorHAnsi"/>
                <w:sz w:val="22"/>
                <w:szCs w:val="22"/>
                <w:lang w:eastAsia="en-US"/>
              </w:rPr>
              <w:t>Delivery time</w:t>
            </w:r>
          </w:p>
        </w:tc>
        <w:tc>
          <w:tcPr>
            <w:tcW w:w="5367" w:type="dxa"/>
            <w:shd w:val="clear" w:color="auto" w:fill="auto"/>
          </w:tcPr>
          <w:p w14:paraId="4BA71FA2" w14:textId="2E3B438D" w:rsidR="006E17EC" w:rsidRPr="00334865" w:rsidRDefault="00334865"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Detailed work plan </w:t>
            </w:r>
          </w:p>
        </w:tc>
        <w:tc>
          <w:tcPr>
            <w:tcW w:w="1360" w:type="dxa"/>
            <w:shd w:val="clear" w:color="auto" w:fill="auto"/>
            <w:vAlign w:val="center"/>
          </w:tcPr>
          <w:p w14:paraId="657554B4" w14:textId="25D38210" w:rsidR="006E17EC" w:rsidRPr="00334865" w:rsidRDefault="0033486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487A5C" w14:paraId="7395E14D" w14:textId="77777777" w:rsidTr="006E17EC">
        <w:trPr>
          <w:cantSplit/>
          <w:tblHeader/>
        </w:trPr>
        <w:tc>
          <w:tcPr>
            <w:tcW w:w="2430" w:type="dxa"/>
            <w:shd w:val="clear" w:color="auto" w:fill="auto"/>
            <w:vAlign w:val="center"/>
          </w:tcPr>
          <w:p w14:paraId="58A5C5B6" w14:textId="0744140E" w:rsidR="006E17EC" w:rsidRPr="00334865" w:rsidRDefault="00334865" w:rsidP="006E17EC">
            <w:pPr>
              <w:pStyle w:val="TableContents"/>
              <w:rPr>
                <w:rFonts w:asciiTheme="minorHAnsi" w:hAnsiTheme="minorHAnsi"/>
                <w:sz w:val="22"/>
                <w:szCs w:val="22"/>
                <w:lang w:eastAsia="en-US"/>
              </w:rPr>
            </w:pPr>
            <w:r>
              <w:rPr>
                <w:rFonts w:asciiTheme="minorHAnsi" w:hAnsiTheme="minorHAnsi"/>
                <w:sz w:val="22"/>
                <w:szCs w:val="22"/>
                <w:lang w:eastAsia="en-US"/>
              </w:rPr>
              <w:t>CVs of team members</w:t>
            </w:r>
          </w:p>
        </w:tc>
        <w:tc>
          <w:tcPr>
            <w:tcW w:w="5367" w:type="dxa"/>
            <w:shd w:val="clear" w:color="auto" w:fill="auto"/>
          </w:tcPr>
          <w:p w14:paraId="23A8F695" w14:textId="0C6F8CD1" w:rsidR="006E17EC" w:rsidRPr="00334865" w:rsidRDefault="00334865" w:rsidP="00334865">
            <w:pPr>
              <w:pStyle w:val="TableContents"/>
              <w:numPr>
                <w:ilvl w:val="0"/>
                <w:numId w:val="4"/>
              </w:numPr>
              <w:rPr>
                <w:rFonts w:asciiTheme="minorHAnsi" w:hAnsiTheme="minorHAnsi"/>
                <w:sz w:val="22"/>
                <w:szCs w:val="22"/>
              </w:rPr>
            </w:pPr>
            <w:r>
              <w:rPr>
                <w:rFonts w:asciiTheme="minorHAnsi" w:hAnsiTheme="minorHAnsi"/>
                <w:sz w:val="22"/>
                <w:szCs w:val="22"/>
              </w:rPr>
              <w:t>To show that each of the team are qualified.</w:t>
            </w:r>
          </w:p>
        </w:tc>
        <w:tc>
          <w:tcPr>
            <w:tcW w:w="1360" w:type="dxa"/>
            <w:shd w:val="clear" w:color="auto" w:fill="auto"/>
            <w:vAlign w:val="center"/>
          </w:tcPr>
          <w:p w14:paraId="240875A4" w14:textId="1D8D12F2" w:rsidR="006E17EC" w:rsidRPr="00334865" w:rsidRDefault="0033486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487A5C" w14:paraId="59453870" w14:textId="77777777" w:rsidTr="006E17EC">
        <w:trPr>
          <w:cantSplit/>
          <w:tblHeader/>
        </w:trPr>
        <w:tc>
          <w:tcPr>
            <w:tcW w:w="2430" w:type="dxa"/>
            <w:shd w:val="clear" w:color="auto" w:fill="auto"/>
            <w:vAlign w:val="center"/>
          </w:tcPr>
          <w:p w14:paraId="57F1472D" w14:textId="15D0E8D2" w:rsidR="006E17EC" w:rsidRPr="00334865" w:rsidRDefault="00334865"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Breakdown of BOQ</w:t>
            </w:r>
          </w:p>
        </w:tc>
        <w:tc>
          <w:tcPr>
            <w:tcW w:w="5367" w:type="dxa"/>
            <w:shd w:val="clear" w:color="auto" w:fill="auto"/>
          </w:tcPr>
          <w:p w14:paraId="375ED5B7" w14:textId="23CCCC75" w:rsidR="006E17EC" w:rsidRPr="00334865" w:rsidRDefault="00334865"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Well detailed BOQ</w:t>
            </w:r>
          </w:p>
        </w:tc>
        <w:tc>
          <w:tcPr>
            <w:tcW w:w="1360" w:type="dxa"/>
            <w:shd w:val="clear" w:color="auto" w:fill="auto"/>
            <w:vAlign w:val="center"/>
          </w:tcPr>
          <w:p w14:paraId="4C399CE7" w14:textId="7134F15D" w:rsidR="006E17EC" w:rsidRPr="00334865" w:rsidRDefault="0033486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334865" w:rsidRDefault="003849E8" w:rsidP="006E17EC">
            <w:pPr>
              <w:pStyle w:val="TableContents"/>
              <w:jc w:val="both"/>
              <w:rPr>
                <w:rFonts w:cs="Calibri"/>
              </w:rPr>
            </w:pPr>
            <w:r w:rsidRPr="00334865">
              <w:rPr>
                <w:rFonts w:cs="Calibri"/>
                <w:b/>
              </w:rPr>
              <w:t>Total Possible Technical Score</w:t>
            </w:r>
          </w:p>
        </w:tc>
        <w:tc>
          <w:tcPr>
            <w:tcW w:w="1360" w:type="dxa"/>
            <w:shd w:val="clear" w:color="auto" w:fill="auto"/>
            <w:vAlign w:val="center"/>
          </w:tcPr>
          <w:p w14:paraId="1CBE2A02" w14:textId="0EA949E8" w:rsidR="003849E8" w:rsidRPr="00334865" w:rsidRDefault="003849E8" w:rsidP="003849E8">
            <w:pPr>
              <w:pStyle w:val="TableContents"/>
              <w:jc w:val="center"/>
              <w:rPr>
                <w:rFonts w:cs="Calibri"/>
                <w:b/>
              </w:rPr>
            </w:pPr>
            <w:r w:rsidRPr="00334865">
              <w:rPr>
                <w:rFonts w:cs="Calibri"/>
                <w:b/>
              </w:rPr>
              <w:t>100</w:t>
            </w:r>
          </w:p>
        </w:tc>
      </w:tr>
    </w:tbl>
    <w:p w14:paraId="6E583652" w14:textId="77777777" w:rsidR="00334865" w:rsidRDefault="00334865" w:rsidP="00FA6787">
      <w:pPr>
        <w:spacing w:before="120"/>
        <w:rPr>
          <w:rFonts w:ascii="Calibri" w:hAnsi="Calibri" w:cs="Calibri"/>
          <w:lang w:val="en-GB" w:eastAsia="ko-KR"/>
        </w:rPr>
      </w:pPr>
      <w:bookmarkStart w:id="11" w:name="_Hlk26879176"/>
    </w:p>
    <w:p w14:paraId="4928DC01" w14:textId="77777777" w:rsidR="00334865" w:rsidRDefault="00334865" w:rsidP="00FA6787">
      <w:pPr>
        <w:spacing w:before="120"/>
        <w:rPr>
          <w:rFonts w:ascii="Calibri" w:hAnsi="Calibri" w:cs="Calibri"/>
          <w:lang w:val="en-GB" w:eastAsia="ko-KR"/>
        </w:rPr>
      </w:pPr>
    </w:p>
    <w:p w14:paraId="3F8CE1B6" w14:textId="77777777" w:rsidR="00334865" w:rsidRDefault="00334865" w:rsidP="00FA6787">
      <w:pPr>
        <w:spacing w:before="120"/>
        <w:rPr>
          <w:rFonts w:ascii="Calibri" w:hAnsi="Calibri" w:cs="Calibri"/>
          <w:lang w:val="en-GB" w:eastAsia="ko-KR"/>
        </w:rPr>
      </w:pPr>
    </w:p>
    <w:p w14:paraId="1ABBEAAC" w14:textId="77777777" w:rsidR="00334865" w:rsidRDefault="00334865" w:rsidP="00FA6787">
      <w:pPr>
        <w:spacing w:before="120"/>
        <w:rPr>
          <w:rFonts w:ascii="Calibri" w:hAnsi="Calibri" w:cs="Calibri"/>
          <w:lang w:val="en-GB" w:eastAsia="ko-KR"/>
        </w:rPr>
      </w:pPr>
    </w:p>
    <w:p w14:paraId="36267D03" w14:textId="77777777" w:rsidR="00334865" w:rsidRDefault="00334865" w:rsidP="00FA6787">
      <w:pPr>
        <w:spacing w:before="120"/>
        <w:rPr>
          <w:rFonts w:ascii="Calibri" w:hAnsi="Calibri" w:cs="Calibri"/>
          <w:lang w:val="en-GB" w:eastAsia="ko-KR"/>
        </w:rPr>
      </w:pPr>
    </w:p>
    <w:p w14:paraId="7D969C3A" w14:textId="77777777" w:rsidR="00334865" w:rsidRDefault="00334865" w:rsidP="00FA6787">
      <w:pPr>
        <w:spacing w:before="120"/>
        <w:rPr>
          <w:rFonts w:ascii="Calibri" w:hAnsi="Calibri" w:cs="Calibri"/>
          <w:lang w:val="en-GB" w:eastAsia="ko-KR"/>
        </w:rPr>
      </w:pPr>
    </w:p>
    <w:p w14:paraId="15F4497F" w14:textId="77777777" w:rsidR="00334865" w:rsidRDefault="00334865" w:rsidP="00FA6787">
      <w:pPr>
        <w:spacing w:before="120"/>
        <w:rPr>
          <w:rFonts w:ascii="Calibri" w:hAnsi="Calibri" w:cs="Calibri"/>
          <w:lang w:val="en-GB" w:eastAsia="ko-KR"/>
        </w:rPr>
      </w:pPr>
    </w:p>
    <w:p w14:paraId="57B43A51" w14:textId="77777777" w:rsidR="00334865" w:rsidRDefault="00334865" w:rsidP="00FA6787">
      <w:pPr>
        <w:spacing w:before="120"/>
        <w:rPr>
          <w:rFonts w:ascii="Calibri" w:hAnsi="Calibri" w:cs="Calibri"/>
          <w:lang w:val="en-GB" w:eastAsia="ko-KR"/>
        </w:rPr>
      </w:pPr>
    </w:p>
    <w:p w14:paraId="382E2392" w14:textId="77777777" w:rsidR="00334865" w:rsidRDefault="00334865" w:rsidP="00FA6787">
      <w:pPr>
        <w:spacing w:before="120"/>
        <w:rPr>
          <w:rFonts w:ascii="Calibri" w:hAnsi="Calibri" w:cs="Calibri"/>
          <w:lang w:val="en-GB" w:eastAsia="ko-KR"/>
        </w:rPr>
      </w:pPr>
    </w:p>
    <w:p w14:paraId="0FA34FD8" w14:textId="2CF9D9A5"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ins w:id="16" w:author="Sven Erik" w:date="2020-08-26T15:47:00Z">
        <w:r w:rsidR="00726DFC">
          <w:rPr>
            <w:rFonts w:ascii="Calibri" w:hAnsi="Calibri"/>
            <w:b/>
            <w:lang w:val="en-GB"/>
          </w:rPr>
          <w:t>(</w:t>
        </w:r>
      </w:ins>
      <w:proofErr w:type="spellStart"/>
      <w:r w:rsidRPr="00487A5C">
        <w:rPr>
          <w:rFonts w:ascii="Calibri" w:hAnsi="Calibri"/>
          <w:b/>
          <w:lang w:val="en-GB"/>
        </w:rPr>
        <w:t>tc</w:t>
      </w:r>
      <w:proofErr w:type="spellEnd"/>
      <w:r w:rsidRPr="00487A5C">
        <w:rPr>
          <w:rFonts w:ascii="Calibri" w:hAnsi="Calibri"/>
          <w:b/>
          <w:lang w:val="en-GB"/>
        </w:rPr>
        <w:t xml:space="preserve"> / lc</w:t>
      </w:r>
      <w:ins w:id="17" w:author="Sven Erik" w:date="2020-08-26T15:47:00Z">
        <w:r w:rsidR="00726DFC">
          <w:rPr>
            <w:rFonts w:ascii="Calibri" w:hAnsi="Calibri"/>
            <w:b/>
            <w:lang w:val="en-GB"/>
          </w:rPr>
          <w:t xml:space="preserve">) * </w:t>
        </w:r>
        <w:proofErr w:type="spellStart"/>
        <w:r w:rsidR="00726DFC">
          <w:rPr>
            <w:rFonts w:ascii="Calibri" w:hAnsi="Calibri"/>
            <w:b/>
            <w:lang w:val="en-GB"/>
          </w:rPr>
          <w:t>fw</w:t>
        </w:r>
      </w:ins>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proofErr w:type="spellStart"/>
      <w:ins w:id="20" w:author="Sven Erik" w:date="2020-08-26T15:47:00Z">
        <w:r>
          <w:rPr>
            <w:rFonts w:ascii="Calibri" w:hAnsi="Calibri"/>
            <w:sz w:val="20"/>
            <w:szCs w:val="20"/>
            <w:lang w:val="en-GB"/>
          </w:rPr>
          <w:lastRenderedPageBreak/>
          <w:t>fw</w:t>
        </w:r>
        <w:proofErr w:type="spellEnd"/>
        <w:r>
          <w:rPr>
            <w:rFonts w:ascii="Calibri" w:hAnsi="Calibri"/>
            <w:sz w:val="20"/>
            <w:szCs w:val="20"/>
            <w:lang w:val="en-GB"/>
          </w:rPr>
          <w:t xml:space="preserve">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15B88" w14:textId="77777777" w:rsidR="002C2FFB" w:rsidRDefault="002C2FFB">
      <w:r>
        <w:separator/>
      </w:r>
    </w:p>
  </w:endnote>
  <w:endnote w:type="continuationSeparator" w:id="0">
    <w:p w14:paraId="7796B19A" w14:textId="77777777" w:rsidR="002C2FFB" w:rsidRDefault="002C2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34865" w:rsidRPr="00334865">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34865" w:rsidRPr="00334865">
      <w:rPr>
        <w:noProof/>
        <w:color w:val="17365D" w:themeColor="text2" w:themeShade="BF"/>
        <w:lang w:val="sv-SE"/>
      </w:rPr>
      <w:t>4</w:t>
    </w:r>
    <w:r>
      <w:rPr>
        <w:color w:val="17365D" w:themeColor="text2" w:themeShade="BF"/>
      </w:rPr>
      <w:fldChar w:fldCharType="end"/>
    </w:r>
  </w:p>
  <w:p w14:paraId="213B5D63" w14:textId="63979DC0" w:rsidR="00D15CF2" w:rsidRDefault="004878F3" w:rsidP="004878F3">
    <w:pPr>
      <w:pStyle w:val="Footer"/>
    </w:pPr>
    <w:r>
      <w:fldChar w:fldCharType="begin"/>
    </w:r>
    <w:r>
      <w:instrText xml:space="preserve"> DATE \@ "yyyy-MM-dd" </w:instrText>
    </w:r>
    <w:r>
      <w:fldChar w:fldCharType="separate"/>
    </w:r>
    <w:r w:rsidR="005A5D6C">
      <w:rPr>
        <w:noProof/>
      </w:rPr>
      <w:t>2023-12-19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BAAC1" w14:textId="77777777" w:rsidR="002C2FFB" w:rsidRDefault="002C2FFB">
      <w:r>
        <w:separator/>
      </w:r>
    </w:p>
  </w:footnote>
  <w:footnote w:type="continuationSeparator" w:id="0">
    <w:p w14:paraId="483EEBF7" w14:textId="77777777" w:rsidR="002C2FFB" w:rsidRDefault="002C2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798C96A6"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w:t>
    </w:r>
    <w:r w:rsidR="005A5D6C">
      <w:rPr>
        <w:rStyle w:val="Strong"/>
        <w:rFonts w:asciiTheme="minorHAnsi" w:hAnsiTheme="minorHAnsi" w:cstheme="minorHAnsi"/>
        <w:szCs w:val="24"/>
      </w:rPr>
      <w:t>25</w:t>
    </w:r>
    <w:r w:rsidRPr="00E13925">
      <w:rPr>
        <w:rStyle w:val="Strong"/>
        <w:rFonts w:asciiTheme="minorHAnsi" w:hAnsiTheme="minorHAnsi" w:cstheme="minorHAnsi"/>
        <w:szCs w:val="24"/>
      </w:rPr>
      <w:t>-</w:t>
    </w:r>
    <w:r w:rsidR="005A5D6C">
      <w:rPr>
        <w:rStyle w:val="Strong"/>
        <w:rFonts w:asciiTheme="minorHAnsi" w:hAnsiTheme="minorHAnsi" w:cstheme="minorHAnsi"/>
        <w:szCs w:val="24"/>
      </w:rPr>
      <w:t>w001</w:t>
    </w:r>
    <w:r w:rsidRPr="00E13925">
      <w:rPr>
        <w:rStyle w:val="Strong"/>
        <w:rFonts w:asciiTheme="minorHAnsi" w:hAnsiTheme="minorHAnsi" w:cstheme="minorHAnsi"/>
        <w:szCs w:val="24"/>
      </w:rPr>
      <w:t>-</w:t>
    </w:r>
    <w:r w:rsidR="005A5D6C">
      <w:rPr>
        <w:rStyle w:val="Strong"/>
        <w:rFonts w:asciiTheme="minorHAnsi" w:hAnsiTheme="minorHAnsi" w:cstheme="minorHAnsi"/>
        <w:szCs w:val="24"/>
      </w:rPr>
      <w:t>23</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D8921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25458461">
    <w:abstractNumId w:val="2"/>
  </w:num>
  <w:num w:numId="2" w16cid:durableId="799541050">
    <w:abstractNumId w:val="7"/>
  </w:num>
  <w:num w:numId="3" w16cid:durableId="37172656">
    <w:abstractNumId w:val="6"/>
  </w:num>
  <w:num w:numId="4" w16cid:durableId="1485009699">
    <w:abstractNumId w:val="5"/>
  </w:num>
  <w:num w:numId="5" w16cid:durableId="222375018">
    <w:abstractNumId w:val="0"/>
  </w:num>
  <w:num w:numId="6" w16cid:durableId="2012564140">
    <w:abstractNumId w:val="4"/>
  </w:num>
  <w:num w:numId="7" w16cid:durableId="2051223000">
    <w:abstractNumId w:val="1"/>
  </w:num>
  <w:num w:numId="8" w16cid:durableId="1949004653">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2FFB"/>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865"/>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D6C"/>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094E"/>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7D7FC22A-85DB-401A-BCCE-F60FFB7CF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5036FC-81F5-4E81-BEEA-F0202E5C8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4</Pages>
  <Words>753</Words>
  <Characters>4293</Characters>
  <Application>Microsoft Office Word</Application>
  <DocSecurity>0</DocSecurity>
  <Lines>35</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5036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5</cp:revision>
  <cp:lastPrinted>2016-10-18T02:57:00Z</cp:lastPrinted>
  <dcterms:created xsi:type="dcterms:W3CDTF">2020-08-26T13:47:00Z</dcterms:created>
  <dcterms:modified xsi:type="dcterms:W3CDTF">2023-12-19T00:58:00Z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